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0160E9A7"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ins w:id="0" w:author="Autho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3819735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436B9F63"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5D4FBEC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3B1DA112"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35748960"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090A9895"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483539C2" w:rsidR="003B3C0B" w:rsidRPr="00287443" w:rsidRDefault="003B3C0B" w:rsidP="00814D2A">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993261" w:rsidRPr="00114412" w:rsidRDefault="003B3C0B" w:rsidP="00814D2A">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3F1B2B" w:rsidRPr="00114412" w:rsidRDefault="003B3C0B" w:rsidP="00814D2A">
            <w:pPr>
              <w:tabs>
                <w:tab w:val="left" w:pos="3600"/>
              </w:tabs>
              <w:rPr>
                <w:sz w:val="14"/>
              </w:rPr>
            </w:pPr>
            <w:r>
              <w:rPr>
                <w:sz w:val="13"/>
              </w:rPr>
              <w:t xml:space="preserve"> </w:t>
            </w: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68A6C9F0"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5966EA36"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del w:id="2" w:author="Author">
        <w:r w:rsidRPr="00EB564D" w:rsidDel="00747CAC">
          <w:rPr>
            <w:rFonts w:asciiTheme="minorHAnsi" w:hAnsiTheme="minorHAnsi" w:cstheme="minorHAnsi"/>
            <w:sz w:val="20"/>
          </w:rPr>
          <w:delText>Deliverable, and</w:delText>
        </w:r>
      </w:del>
      <w:ins w:id="3" w:author="Author">
        <w:r w:rsidR="00747CAC" w:rsidRPr="00EB564D">
          <w:rPr>
            <w:rFonts w:asciiTheme="minorHAnsi" w:hAnsiTheme="minorHAnsi" w:cstheme="minorHAnsi"/>
            <w:sz w:val="20"/>
          </w:rPr>
          <w:t>Deliverable and</w:t>
        </w:r>
      </w:ins>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4" w:name="_Ref52292790"/>
      <w:bookmarkStart w:id="5" w:name="_Ref55633268"/>
      <w:bookmarkStart w:id="6" w:name="_Ref55895797"/>
      <w:bookmarkStart w:id="7"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4"/>
      <w:bookmarkEnd w:id="5"/>
      <w:bookmarkEnd w:id="6"/>
      <w:bookmarkEnd w:id="7"/>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8"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8"/>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w:t>
      </w:r>
      <w:ins w:id="9" w:author="Author">
        <w:r w:rsidR="00814D2A">
          <w:rPr>
            <w:sz w:val="20"/>
          </w:rPr>
          <w:t>ourt</w:t>
        </w:r>
      </w:ins>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1A20545B"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1533C5" w:rsidRPr="001533C5">
      <w:rPr>
        <w:rFonts w:asciiTheme="minorHAnsi" w:eastAsia="Times New Roman" w:hAnsiTheme="minorHAnsi" w:cstheme="minorHAnsi"/>
        <w:b/>
        <w:sz w:val="16"/>
        <w:szCs w:val="16"/>
      </w:rPr>
      <w:t>SC 5821.2025.</w:t>
    </w:r>
    <w:proofErr w:type="gramStart"/>
    <w:r w:rsidR="001533C5" w:rsidRPr="001533C5">
      <w:rPr>
        <w:rFonts w:asciiTheme="minorHAnsi" w:eastAsia="Times New Roman" w:hAnsiTheme="minorHAnsi" w:cstheme="minorHAnsi"/>
        <w:b/>
        <w:sz w:val="16"/>
        <w:szCs w:val="16"/>
      </w:rPr>
      <w:t>2.JG</w:t>
    </w:r>
    <w:proofErr w:type="gramEnd"/>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1DF183E"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09348FF" w14:textId="16B1F82A" w:rsidR="005E2F77" w:rsidRDefault="005E2F77" w:rsidP="00814D2A">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RFP NO.</w:t>
    </w:r>
    <w:r w:rsidR="001533C5">
      <w:rPr>
        <w:rFonts w:asciiTheme="minorHAnsi" w:eastAsia="Times New Roman" w:hAnsiTheme="minorHAnsi" w:cstheme="minorHAnsi"/>
        <w:b/>
        <w:bCs/>
        <w:iCs/>
        <w:szCs w:val="24"/>
      </w:rPr>
      <w:t xml:space="preserve"> </w:t>
    </w:r>
    <w:bookmarkStart w:id="1" w:name="_Hlk205538417"/>
    <w:r w:rsidR="001533C5" w:rsidRPr="001533C5">
      <w:rPr>
        <w:rFonts w:asciiTheme="minorHAnsi" w:eastAsia="Times New Roman" w:hAnsiTheme="minorHAnsi" w:cstheme="minorHAnsi"/>
        <w:b/>
        <w:bCs/>
        <w:iCs/>
        <w:szCs w:val="24"/>
      </w:rPr>
      <w:t>SC 5821.2025.</w:t>
    </w:r>
    <w:proofErr w:type="gramStart"/>
    <w:r w:rsidR="001533C5" w:rsidRPr="001533C5">
      <w:rPr>
        <w:rFonts w:asciiTheme="minorHAnsi" w:eastAsia="Times New Roman" w:hAnsiTheme="minorHAnsi" w:cstheme="minorHAnsi"/>
        <w:b/>
        <w:bCs/>
        <w:iCs/>
        <w:szCs w:val="24"/>
      </w:rPr>
      <w:t>2.JG</w:t>
    </w:r>
    <w:bookmarkEnd w:id="1"/>
    <w:proofErr w:type="gramEnd"/>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3C5"/>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3E4F"/>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9706</Words>
  <Characters>55327</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2023-02-02T21:10:00Z</dcterms:created>
  <dcterms:modified xsi:type="dcterms:W3CDTF">2025-09-19T21:33:00Z</dcterms:modified>
</cp:coreProperties>
</file>